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E60" w:rsidRPr="00F07E60" w:rsidRDefault="00F07E60" w:rsidP="00F07E60">
      <w:pPr>
        <w:spacing w:before="100" w:beforeAutospacing="1" w:after="100" w:afterAutospacing="1" w:line="240" w:lineRule="auto"/>
        <w:jc w:val="center"/>
        <w:outlineLvl w:val="0"/>
        <w:rPr>
          <w:rFonts w:ascii="Times New Roman" w:eastAsia="Times New Roman" w:hAnsi="Times New Roman" w:cs="Times New Roman"/>
          <w:b/>
          <w:bCs/>
          <w:color w:val="000000"/>
          <w:kern w:val="36"/>
          <w:sz w:val="48"/>
          <w:szCs w:val="48"/>
          <w:shd w:val="clear" w:color="auto" w:fill="FFFFFF"/>
          <w:lang w:val="fr-BE"/>
        </w:rPr>
      </w:pPr>
      <w:r w:rsidRPr="00F07E60">
        <w:rPr>
          <w:rFonts w:ascii="Times New Roman" w:eastAsia="Times New Roman" w:hAnsi="Times New Roman" w:cs="Times New Roman"/>
          <w:b/>
          <w:bCs/>
          <w:color w:val="800000"/>
          <w:kern w:val="36"/>
          <w:sz w:val="48"/>
          <w:szCs w:val="48"/>
          <w:shd w:val="clear" w:color="auto" w:fill="FFFFFF"/>
          <w:lang w:val="fr-BE"/>
        </w:rPr>
        <w:t>Heureux qui, comme Ulysse, a fait un beau voyage</w:t>
      </w:r>
    </w:p>
    <w:p w:rsidR="00F07E60" w:rsidRPr="00F07E60" w:rsidRDefault="00F07E60" w:rsidP="00F07E60">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shd w:val="clear" w:color="auto" w:fill="FFFFFF"/>
          <w:lang w:val="fr-BE"/>
        </w:rPr>
      </w:pPr>
      <w:r w:rsidRPr="00F07E60">
        <w:rPr>
          <w:rFonts w:ascii="Times New Roman" w:eastAsia="Times New Roman" w:hAnsi="Times New Roman" w:cs="Times New Roman"/>
          <w:b/>
          <w:bCs/>
          <w:color w:val="000000"/>
          <w:sz w:val="36"/>
          <w:szCs w:val="36"/>
          <w:shd w:val="clear" w:color="auto" w:fill="FFFFFF"/>
          <w:lang w:val="fr-BE"/>
        </w:rPr>
        <w:t>Joachim du Bellay - </w:t>
      </w:r>
      <w:r w:rsidRPr="00F07E60">
        <w:rPr>
          <w:rFonts w:ascii="Times New Roman" w:eastAsia="Times New Roman" w:hAnsi="Times New Roman" w:cs="Times New Roman"/>
          <w:b/>
          <w:bCs/>
          <w:color w:val="000000"/>
          <w:sz w:val="36"/>
          <w:szCs w:val="36"/>
          <w:u w:val="single"/>
          <w:shd w:val="clear" w:color="auto" w:fill="FFFFFF"/>
          <w:lang w:val="fr-BE"/>
        </w:rPr>
        <w:t>Les Regrets</w:t>
      </w:r>
      <w:r w:rsidRPr="00F07E60">
        <w:rPr>
          <w:rFonts w:ascii="Times New Roman" w:eastAsia="Times New Roman" w:hAnsi="Times New Roman" w:cs="Times New Roman"/>
          <w:b/>
          <w:bCs/>
          <w:color w:val="000000"/>
          <w:sz w:val="36"/>
          <w:szCs w:val="36"/>
          <w:shd w:val="clear" w:color="auto" w:fill="FFFFFF"/>
          <w:lang w:val="fr-BE"/>
        </w:rPr>
        <w:t> (1558)</w:t>
      </w:r>
    </w:p>
    <w:p w:rsidR="00F07E60" w:rsidRPr="00F07E60" w:rsidRDefault="00F07E60" w:rsidP="00F07E60">
      <w:pPr>
        <w:spacing w:before="100" w:beforeAutospacing="1" w:after="100" w:afterAutospacing="1" w:line="240" w:lineRule="auto"/>
        <w:outlineLvl w:val="1"/>
        <w:rPr>
          <w:ins w:id="0" w:author="Unknown"/>
          <w:rFonts w:ascii="Times New Roman" w:eastAsia="Times New Roman" w:hAnsi="Times New Roman" w:cs="Times New Roman"/>
          <w:b/>
          <w:bCs/>
          <w:color w:val="000000"/>
          <w:sz w:val="36"/>
          <w:szCs w:val="36"/>
          <w:shd w:val="clear" w:color="auto" w:fill="FFFFFF"/>
          <w:lang w:val="fr-BE"/>
        </w:rPr>
      </w:pPr>
      <w:r w:rsidRPr="00F07E60">
        <w:rPr>
          <w:rStyle w:val="apple-style-span"/>
          <w:color w:val="000000"/>
          <w:shd w:val="clear" w:color="auto" w:fill="FFFFFF"/>
          <w:lang w:val="fr-BE"/>
        </w:rPr>
        <w:t>Joachim du Bellay</w:t>
      </w:r>
      <w:r w:rsidRPr="00F07E60">
        <w:rPr>
          <w:rStyle w:val="apple-converted-space"/>
          <w:color w:val="000000"/>
          <w:shd w:val="clear" w:color="auto" w:fill="FFFFFF"/>
          <w:lang w:val="fr-BE"/>
        </w:rPr>
        <w:t> </w:t>
      </w:r>
      <w:r w:rsidRPr="00F07E60">
        <w:rPr>
          <w:rStyle w:val="apple-style-span"/>
          <w:color w:val="000000"/>
          <w:shd w:val="clear" w:color="auto" w:fill="FFFFFF"/>
          <w:lang w:val="fr-BE"/>
        </w:rPr>
        <w:t>est un poète français né en 1522 à Liré en Anjou, et mort en 1560 à Paris. Sa rencontre avec Pierre de Ronsard fut à l'origine de la formation de la Pléiade, groupe de poètes reconnus. De 1553 à 1557, il devient secrétaire du cardinal Jean du Bellay, cousin de son père et célèbre diplomate, avec qui il partira pour Rome. Le poète découvre alors la ville mythique de l'Antiquité, qui n'est plus que ruines, faste et débauche. Le regret s'empare du poète, sentiment qui lui inspirera ses plus belles pages.</w:t>
      </w:r>
      <w:r w:rsidRPr="00F07E60">
        <w:rPr>
          <w:rStyle w:val="apple-converted-space"/>
          <w:color w:val="000000"/>
          <w:shd w:val="clear" w:color="auto" w:fill="FFFFFF"/>
          <w:lang w:val="fr-BE"/>
        </w:rPr>
        <w:t> </w:t>
      </w:r>
      <w:r w:rsidRPr="00F07E60">
        <w:rPr>
          <w:rStyle w:val="Strong"/>
          <w:color w:val="000000"/>
          <w:u w:val="single"/>
          <w:shd w:val="clear" w:color="auto" w:fill="FFFFFF"/>
          <w:lang w:val="fr-BE"/>
        </w:rPr>
        <w:t>Heureux qui, qui comme Ulysse, a fait un beau voyage</w:t>
      </w:r>
      <w:r w:rsidRPr="00F07E60">
        <w:rPr>
          <w:rStyle w:val="apple-converted-space"/>
          <w:color w:val="000000"/>
          <w:shd w:val="clear" w:color="auto" w:fill="FFFFFF"/>
          <w:lang w:val="fr-BE"/>
        </w:rPr>
        <w:t> </w:t>
      </w:r>
      <w:r w:rsidRPr="00F07E60">
        <w:rPr>
          <w:rStyle w:val="apple-style-span"/>
          <w:color w:val="000000"/>
          <w:shd w:val="clear" w:color="auto" w:fill="FFFFFF"/>
          <w:lang w:val="fr-BE"/>
        </w:rPr>
        <w:t>est un</w:t>
      </w:r>
      <w:r w:rsidRPr="00F07E60">
        <w:rPr>
          <w:rStyle w:val="apple-converted-space"/>
          <w:color w:val="000000"/>
          <w:shd w:val="clear" w:color="auto" w:fill="FFFFFF"/>
          <w:lang w:val="fr-BE"/>
        </w:rPr>
        <w:t> </w:t>
      </w:r>
      <w:r w:rsidRPr="00F07E60">
        <w:rPr>
          <w:rStyle w:val="apple-style-span"/>
          <w:color w:val="000000"/>
          <w:shd w:val="clear" w:color="auto" w:fill="FFFFFF"/>
          <w:lang w:val="fr-BE"/>
        </w:rPr>
        <w:t>sonnet</w:t>
      </w:r>
      <w:r>
        <w:rPr>
          <w:rStyle w:val="apple-style-span"/>
          <w:color w:val="000000"/>
          <w:shd w:val="clear" w:color="auto" w:fill="FFFFFF"/>
          <w:lang w:val="fr-BE"/>
        </w:rPr>
        <w:t xml:space="preserve"> </w:t>
      </w:r>
      <w:r w:rsidRPr="00F07E60">
        <w:rPr>
          <w:rStyle w:val="apple-style-span"/>
          <w:color w:val="000000"/>
          <w:shd w:val="clear" w:color="auto" w:fill="FFFFFF"/>
          <w:lang w:val="fr-BE"/>
        </w:rPr>
        <w:t>(forme poétique fixe née en Italie au tout début de la Renaissance, c’est-à-dire à la fin du XVème siècle, et composée de deux quatrains et deux tercets) mélancolique (la mélancolie était à la mode au XVIème siècle). Quelle est la raison de cette mélancolie ? Certainement le mal du pays Natal, éloge de ce qui le rend malheureux (le voyage).</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5636"/>
        <w:gridCol w:w="226"/>
        <w:gridCol w:w="2868"/>
      </w:tblGrid>
      <w:tr w:rsidR="00F07E60" w:rsidRPr="00F07E60" w:rsidTr="00F07E60">
        <w:trPr>
          <w:tblCellSpacing w:w="15" w:type="dxa"/>
        </w:trPr>
        <w:tc>
          <w:tcPr>
            <w:tcW w:w="0" w:type="auto"/>
            <w:vAlign w:val="center"/>
            <w:hideMark/>
          </w:tcPr>
          <w:tbl>
            <w:tblPr>
              <w:tblW w:w="5940" w:type="dxa"/>
              <w:tblCellSpacing w:w="30" w:type="dxa"/>
              <w:tblBorders>
                <w:top w:val="outset" w:sz="6" w:space="0" w:color="000000"/>
                <w:left w:val="outset" w:sz="6" w:space="0" w:color="000000"/>
                <w:bottom w:val="outset" w:sz="6" w:space="0" w:color="000000"/>
                <w:right w:val="outset" w:sz="6" w:space="0" w:color="000000"/>
              </w:tblBorders>
              <w:shd w:val="clear" w:color="auto" w:fill="FFFFFF"/>
              <w:tblCellMar>
                <w:top w:w="375" w:type="dxa"/>
                <w:left w:w="375" w:type="dxa"/>
                <w:bottom w:w="375" w:type="dxa"/>
                <w:right w:w="375" w:type="dxa"/>
              </w:tblCellMar>
              <w:tblLook w:val="04A0" w:firstRow="1" w:lastRow="0" w:firstColumn="1" w:lastColumn="0" w:noHBand="0" w:noVBand="1"/>
            </w:tblPr>
            <w:tblGrid>
              <w:gridCol w:w="5940"/>
            </w:tblGrid>
            <w:tr w:rsidR="00F07E60" w:rsidRPr="00F07E60" w:rsidTr="00F07E60">
              <w:trPr>
                <w:tblCellSpacing w:w="30" w:type="dxa"/>
              </w:trPr>
              <w:tc>
                <w:tcPr>
                  <w:tcW w:w="5820" w:type="dxa"/>
                  <w:tcBorders>
                    <w:top w:val="outset" w:sz="6" w:space="0" w:color="000000"/>
                    <w:left w:val="outset" w:sz="6" w:space="0" w:color="000000"/>
                    <w:bottom w:val="outset" w:sz="6" w:space="0" w:color="000000"/>
                    <w:right w:val="outset" w:sz="6" w:space="0" w:color="000000"/>
                  </w:tcBorders>
                  <w:shd w:val="clear" w:color="auto" w:fill="FFFFFF"/>
                  <w:vAlign w:val="center"/>
                  <w:hideMark/>
                </w:tcPr>
                <w:p w:rsidR="00F07E60" w:rsidRPr="00F07E60" w:rsidRDefault="00F07E60" w:rsidP="00F07E60">
                  <w:pPr>
                    <w:spacing w:after="0" w:line="240" w:lineRule="auto"/>
                    <w:rPr>
                      <w:rFonts w:ascii="Times New Roman" w:eastAsia="Times New Roman" w:hAnsi="Times New Roman" w:cs="Times New Roman"/>
                      <w:sz w:val="24"/>
                      <w:szCs w:val="24"/>
                      <w:lang w:val="fr-BE"/>
                    </w:rPr>
                  </w:pPr>
                  <w:r w:rsidRPr="00F07E60">
                    <w:rPr>
                      <w:rFonts w:ascii="Times New Roman" w:eastAsia="Times New Roman" w:hAnsi="Times New Roman" w:cs="Times New Roman"/>
                      <w:sz w:val="24"/>
                      <w:szCs w:val="24"/>
                      <w:lang w:val="fr-BE"/>
                    </w:rPr>
                    <w:t>Heureux qui, comme Ulysse, a fait un beau voyage</w:t>
                  </w:r>
                  <w:proofErr w:type="gramStart"/>
                  <w:r w:rsidRPr="00F07E60">
                    <w:rPr>
                      <w:rFonts w:ascii="Times New Roman" w:eastAsia="Times New Roman" w:hAnsi="Times New Roman" w:cs="Times New Roman"/>
                      <w:sz w:val="24"/>
                      <w:szCs w:val="24"/>
                      <w:lang w:val="fr-BE"/>
                    </w:rPr>
                    <w:t>,</w:t>
                  </w:r>
                  <w:proofErr w:type="gramEnd"/>
                  <w:r w:rsidRPr="00F07E60">
                    <w:rPr>
                      <w:rFonts w:ascii="Times New Roman" w:eastAsia="Times New Roman" w:hAnsi="Times New Roman" w:cs="Times New Roman"/>
                      <w:sz w:val="24"/>
                      <w:szCs w:val="24"/>
                      <w:lang w:val="fr-BE"/>
                    </w:rPr>
                    <w:br/>
                    <w:t xml:space="preserve">Ou comme </w:t>
                  </w:r>
                  <w:proofErr w:type="spellStart"/>
                  <w:r w:rsidRPr="00F07E60">
                    <w:rPr>
                      <w:rFonts w:ascii="Times New Roman" w:eastAsia="Times New Roman" w:hAnsi="Times New Roman" w:cs="Times New Roman"/>
                      <w:sz w:val="24"/>
                      <w:szCs w:val="24"/>
                      <w:lang w:val="fr-BE"/>
                    </w:rPr>
                    <w:t>cestuy</w:t>
                  </w:r>
                  <w:proofErr w:type="spellEnd"/>
                  <w:r w:rsidRPr="00F07E60">
                    <w:rPr>
                      <w:rFonts w:ascii="Times New Roman" w:eastAsia="Times New Roman" w:hAnsi="Times New Roman" w:cs="Times New Roman"/>
                      <w:sz w:val="24"/>
                      <w:szCs w:val="24"/>
                      <w:lang w:val="fr-BE"/>
                    </w:rPr>
                    <w:t>-là qui conquit la toison,</w:t>
                  </w:r>
                  <w:r w:rsidRPr="00F07E60">
                    <w:rPr>
                      <w:rFonts w:ascii="Times New Roman" w:eastAsia="Times New Roman" w:hAnsi="Times New Roman" w:cs="Times New Roman"/>
                      <w:sz w:val="24"/>
                      <w:szCs w:val="24"/>
                      <w:lang w:val="fr-BE"/>
                    </w:rPr>
                    <w:br/>
                    <w:t>Et puis est retourné, plein d'usage et raison,</w:t>
                  </w:r>
                  <w:r w:rsidRPr="00F07E60">
                    <w:rPr>
                      <w:rFonts w:ascii="Times New Roman" w:eastAsia="Times New Roman" w:hAnsi="Times New Roman" w:cs="Times New Roman"/>
                      <w:sz w:val="24"/>
                      <w:szCs w:val="24"/>
                      <w:lang w:val="fr-BE"/>
                    </w:rPr>
                    <w:br/>
                    <w:t>Vivre entre ses parents le reste de son âge !</w:t>
                  </w:r>
                  <w:r w:rsidRPr="00F07E60">
                    <w:rPr>
                      <w:rFonts w:ascii="Times New Roman" w:eastAsia="Times New Roman" w:hAnsi="Times New Roman" w:cs="Times New Roman"/>
                      <w:sz w:val="24"/>
                      <w:szCs w:val="24"/>
                      <w:lang w:val="fr-BE"/>
                    </w:rPr>
                    <w:br/>
                  </w:r>
                  <w:r w:rsidRPr="00F07E60">
                    <w:rPr>
                      <w:rFonts w:ascii="Times New Roman" w:eastAsia="Times New Roman" w:hAnsi="Times New Roman" w:cs="Times New Roman"/>
                      <w:sz w:val="24"/>
                      <w:szCs w:val="24"/>
                      <w:lang w:val="fr-BE"/>
                    </w:rPr>
                    <w:br/>
                    <w:t>Quand reverrai-je, hélas, de mon petit village</w:t>
                  </w:r>
                  <w:r w:rsidRPr="00F07E60">
                    <w:rPr>
                      <w:rFonts w:ascii="Times New Roman" w:eastAsia="Times New Roman" w:hAnsi="Times New Roman" w:cs="Times New Roman"/>
                      <w:sz w:val="24"/>
                      <w:szCs w:val="24"/>
                      <w:lang w:val="fr-BE"/>
                    </w:rPr>
                    <w:br/>
                    <w:t>Fumer la cheminée, et en quelle saison</w:t>
                  </w:r>
                  <w:r w:rsidRPr="00F07E60">
                    <w:rPr>
                      <w:rFonts w:ascii="Times New Roman" w:eastAsia="Times New Roman" w:hAnsi="Times New Roman" w:cs="Times New Roman"/>
                      <w:sz w:val="24"/>
                      <w:szCs w:val="24"/>
                      <w:lang w:val="fr-BE"/>
                    </w:rPr>
                    <w:br/>
                    <w:t>Reverrai-je le clos de ma pauvre maison</w:t>
                  </w:r>
                  <w:proofErr w:type="gramStart"/>
                  <w:r w:rsidRPr="00F07E60">
                    <w:rPr>
                      <w:rFonts w:ascii="Times New Roman" w:eastAsia="Times New Roman" w:hAnsi="Times New Roman" w:cs="Times New Roman"/>
                      <w:sz w:val="24"/>
                      <w:szCs w:val="24"/>
                      <w:lang w:val="fr-BE"/>
                    </w:rPr>
                    <w:t>,</w:t>
                  </w:r>
                  <w:proofErr w:type="gramEnd"/>
                  <w:r w:rsidRPr="00F07E60">
                    <w:rPr>
                      <w:rFonts w:ascii="Times New Roman" w:eastAsia="Times New Roman" w:hAnsi="Times New Roman" w:cs="Times New Roman"/>
                      <w:sz w:val="24"/>
                      <w:szCs w:val="24"/>
                      <w:lang w:val="fr-BE"/>
                    </w:rPr>
                    <w:br/>
                    <w:t>Qui m'est une province, et beaucoup davantage ?</w:t>
                  </w:r>
                  <w:r w:rsidRPr="00F07E60">
                    <w:rPr>
                      <w:rFonts w:ascii="Times New Roman" w:eastAsia="Times New Roman" w:hAnsi="Times New Roman" w:cs="Times New Roman"/>
                      <w:sz w:val="24"/>
                      <w:szCs w:val="24"/>
                      <w:lang w:val="fr-BE"/>
                    </w:rPr>
                    <w:br/>
                  </w:r>
                  <w:r w:rsidRPr="00F07E60">
                    <w:rPr>
                      <w:rFonts w:ascii="Times New Roman" w:eastAsia="Times New Roman" w:hAnsi="Times New Roman" w:cs="Times New Roman"/>
                      <w:sz w:val="24"/>
                      <w:szCs w:val="24"/>
                      <w:lang w:val="fr-BE"/>
                    </w:rPr>
                    <w:br/>
                    <w:t>Plus me plaît le séjour qu'ont bâti mes aïeux</w:t>
                  </w:r>
                  <w:proofErr w:type="gramStart"/>
                  <w:r w:rsidRPr="00F07E60">
                    <w:rPr>
                      <w:rFonts w:ascii="Times New Roman" w:eastAsia="Times New Roman" w:hAnsi="Times New Roman" w:cs="Times New Roman"/>
                      <w:sz w:val="24"/>
                      <w:szCs w:val="24"/>
                      <w:lang w:val="fr-BE"/>
                    </w:rPr>
                    <w:t>,</w:t>
                  </w:r>
                  <w:proofErr w:type="gramEnd"/>
                  <w:r w:rsidRPr="00F07E60">
                    <w:rPr>
                      <w:rFonts w:ascii="Times New Roman" w:eastAsia="Times New Roman" w:hAnsi="Times New Roman" w:cs="Times New Roman"/>
                      <w:sz w:val="24"/>
                      <w:szCs w:val="24"/>
                      <w:lang w:val="fr-BE"/>
                    </w:rPr>
                    <w:br/>
                    <w:t>Que des palais Romains le front audacieux,</w:t>
                  </w:r>
                  <w:r w:rsidRPr="00F07E60">
                    <w:rPr>
                      <w:rFonts w:ascii="Times New Roman" w:eastAsia="Times New Roman" w:hAnsi="Times New Roman" w:cs="Times New Roman"/>
                      <w:sz w:val="24"/>
                      <w:szCs w:val="24"/>
                      <w:lang w:val="fr-BE"/>
                    </w:rPr>
                    <w:br/>
                    <w:t>Plus que le marbre dur me plaît l'ardoise fine :</w:t>
                  </w:r>
                  <w:r w:rsidRPr="00F07E60">
                    <w:rPr>
                      <w:rFonts w:ascii="Times New Roman" w:eastAsia="Times New Roman" w:hAnsi="Times New Roman" w:cs="Times New Roman"/>
                      <w:sz w:val="24"/>
                      <w:szCs w:val="24"/>
                      <w:lang w:val="fr-BE"/>
                    </w:rPr>
                    <w:br/>
                  </w:r>
                  <w:r w:rsidRPr="00F07E60">
                    <w:rPr>
                      <w:rFonts w:ascii="Times New Roman" w:eastAsia="Times New Roman" w:hAnsi="Times New Roman" w:cs="Times New Roman"/>
                      <w:sz w:val="24"/>
                      <w:szCs w:val="24"/>
                      <w:lang w:val="fr-BE"/>
                    </w:rPr>
                    <w:br/>
                    <w:t>Plus mon Loir gaulois, que le Tibre latin,</w:t>
                  </w:r>
                  <w:r w:rsidRPr="00F07E60">
                    <w:rPr>
                      <w:rFonts w:ascii="Times New Roman" w:eastAsia="Times New Roman" w:hAnsi="Times New Roman" w:cs="Times New Roman"/>
                      <w:sz w:val="24"/>
                      <w:szCs w:val="24"/>
                      <w:lang w:val="fr-BE"/>
                    </w:rPr>
                    <w:br/>
                    <w:t>Plus mon petit Liré, que le mont Palatin,</w:t>
                  </w:r>
                  <w:r w:rsidRPr="00F07E60">
                    <w:rPr>
                      <w:rFonts w:ascii="Times New Roman" w:eastAsia="Times New Roman" w:hAnsi="Times New Roman" w:cs="Times New Roman"/>
                      <w:sz w:val="24"/>
                      <w:szCs w:val="24"/>
                      <w:lang w:val="fr-BE"/>
                    </w:rPr>
                    <w:br/>
                    <w:t xml:space="preserve">Et plus que l'air marin la </w:t>
                  </w:r>
                  <w:proofErr w:type="spellStart"/>
                  <w:r w:rsidRPr="00F07E60">
                    <w:rPr>
                      <w:rFonts w:ascii="Times New Roman" w:eastAsia="Times New Roman" w:hAnsi="Times New Roman" w:cs="Times New Roman"/>
                      <w:sz w:val="24"/>
                      <w:szCs w:val="24"/>
                      <w:lang w:val="fr-BE"/>
                    </w:rPr>
                    <w:t>doulceur</w:t>
                  </w:r>
                  <w:proofErr w:type="spellEnd"/>
                  <w:r w:rsidRPr="00F07E60">
                    <w:rPr>
                      <w:rFonts w:ascii="Times New Roman" w:eastAsia="Times New Roman" w:hAnsi="Times New Roman" w:cs="Times New Roman"/>
                      <w:sz w:val="24"/>
                      <w:szCs w:val="24"/>
                      <w:lang w:val="fr-BE"/>
                    </w:rPr>
                    <w:t xml:space="preserve"> angevine.</w:t>
                  </w:r>
                  <w:r w:rsidRPr="00F07E60">
                    <w:rPr>
                      <w:rFonts w:ascii="Times New Roman" w:eastAsia="Times New Roman" w:hAnsi="Times New Roman" w:cs="Times New Roman"/>
                      <w:sz w:val="24"/>
                      <w:szCs w:val="24"/>
                      <w:lang w:val="fr-BE"/>
                    </w:rPr>
                    <w:br/>
                  </w:r>
                  <w:r w:rsidRPr="00F07E60">
                    <w:rPr>
                      <w:rFonts w:ascii="Times New Roman" w:eastAsia="Times New Roman" w:hAnsi="Times New Roman" w:cs="Times New Roman"/>
                      <w:sz w:val="24"/>
                      <w:szCs w:val="24"/>
                      <w:lang w:val="fr-BE"/>
                    </w:rPr>
                    <w:br/>
                  </w:r>
                  <w:r w:rsidRPr="00F07E60">
                    <w:rPr>
                      <w:rFonts w:ascii="Times New Roman" w:eastAsia="Times New Roman" w:hAnsi="Times New Roman" w:cs="Times New Roman"/>
                      <w:i/>
                      <w:iCs/>
                      <w:sz w:val="24"/>
                      <w:szCs w:val="24"/>
                      <w:lang w:val="fr-BE"/>
                    </w:rPr>
                    <w:t>Joachim du Bellay, </w:t>
                  </w:r>
                  <w:r w:rsidRPr="00F07E60">
                    <w:rPr>
                      <w:rFonts w:ascii="Times New Roman" w:eastAsia="Times New Roman" w:hAnsi="Times New Roman" w:cs="Times New Roman"/>
                      <w:i/>
                      <w:iCs/>
                      <w:sz w:val="24"/>
                      <w:szCs w:val="24"/>
                      <w:u w:val="single"/>
                      <w:lang w:val="fr-BE"/>
                    </w:rPr>
                    <w:t>Les Regrets</w:t>
                  </w:r>
                  <w:r w:rsidRPr="00F07E60">
                    <w:rPr>
                      <w:rFonts w:ascii="Times New Roman" w:eastAsia="Times New Roman" w:hAnsi="Times New Roman" w:cs="Times New Roman"/>
                      <w:sz w:val="24"/>
                      <w:szCs w:val="24"/>
                      <w:lang w:val="fr-BE"/>
                    </w:rPr>
                    <w:t> </w:t>
                  </w:r>
                </w:p>
              </w:tc>
            </w:tr>
          </w:tbl>
          <w:p w:rsidR="00F07E60" w:rsidRPr="00F07E60" w:rsidRDefault="00F07E60" w:rsidP="00F07E60">
            <w:pPr>
              <w:spacing w:after="0" w:line="240" w:lineRule="auto"/>
              <w:rPr>
                <w:rFonts w:ascii="Times New Roman" w:eastAsia="Times New Roman" w:hAnsi="Times New Roman" w:cs="Times New Roman"/>
                <w:sz w:val="24"/>
                <w:szCs w:val="24"/>
                <w:lang w:val="fr-BE"/>
              </w:rPr>
            </w:pPr>
          </w:p>
        </w:tc>
        <w:tc>
          <w:tcPr>
            <w:tcW w:w="1050" w:type="dxa"/>
            <w:vAlign w:val="center"/>
            <w:hideMark/>
          </w:tcPr>
          <w:p w:rsidR="00F07E60" w:rsidRPr="00F07E60" w:rsidRDefault="00F07E60" w:rsidP="00F07E60">
            <w:pPr>
              <w:spacing w:after="0" w:line="240" w:lineRule="auto"/>
              <w:rPr>
                <w:rFonts w:ascii="Times New Roman" w:eastAsia="Times New Roman" w:hAnsi="Times New Roman" w:cs="Times New Roman"/>
                <w:sz w:val="24"/>
                <w:szCs w:val="24"/>
                <w:lang w:val="fr-BE"/>
              </w:rPr>
            </w:pPr>
            <w:r w:rsidRPr="00F07E60">
              <w:rPr>
                <w:rFonts w:ascii="Times New Roman" w:eastAsia="Times New Roman" w:hAnsi="Times New Roman" w:cs="Times New Roman"/>
                <w:sz w:val="24"/>
                <w:szCs w:val="24"/>
                <w:lang w:val="fr-BE"/>
              </w:rPr>
              <w:t>   </w:t>
            </w:r>
          </w:p>
        </w:tc>
        <w:tc>
          <w:tcPr>
            <w:tcW w:w="0" w:type="auto"/>
            <w:vAlign w:val="center"/>
            <w:hideMark/>
          </w:tcPr>
          <w:p w:rsidR="00F07E60" w:rsidRPr="00F07E60" w:rsidRDefault="00F07E60" w:rsidP="00F07E60">
            <w:pPr>
              <w:spacing w:after="0" w:line="240" w:lineRule="auto"/>
              <w:jc w:val="center"/>
              <w:rPr>
                <w:rFonts w:ascii="Times New Roman" w:eastAsia="Times New Roman" w:hAnsi="Times New Roman" w:cs="Times New Roman"/>
                <w:sz w:val="24"/>
                <w:szCs w:val="24"/>
                <w:lang w:val="fr-BE"/>
              </w:rPr>
            </w:pPr>
            <w:r w:rsidRPr="00F07E60">
              <w:rPr>
                <w:rFonts w:ascii="Times New Roman" w:eastAsia="Times New Roman" w:hAnsi="Times New Roman" w:cs="Times New Roman"/>
                <w:noProof/>
                <w:sz w:val="24"/>
                <w:szCs w:val="24"/>
                <w:lang w:val="fr-BE"/>
              </w:rPr>
              <w:drawing>
                <wp:inline distT="0" distB="0" distL="0" distR="0" wp14:anchorId="53C959BC" wp14:editId="6E846074">
                  <wp:extent cx="1914525" cy="2505075"/>
                  <wp:effectExtent l="0" t="0" r="9525" b="9525"/>
                  <wp:docPr id="1" name="Picture 1" descr="Joachim du Bell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achim du Bella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14525" cy="2505075"/>
                          </a:xfrm>
                          <a:prstGeom prst="rect">
                            <a:avLst/>
                          </a:prstGeom>
                          <a:noFill/>
                          <a:ln>
                            <a:noFill/>
                          </a:ln>
                        </pic:spPr>
                      </pic:pic>
                    </a:graphicData>
                  </a:graphic>
                </wp:inline>
              </w:drawing>
            </w:r>
            <w:r w:rsidRPr="00F07E60">
              <w:rPr>
                <w:rFonts w:ascii="Times New Roman" w:eastAsia="Times New Roman" w:hAnsi="Times New Roman" w:cs="Times New Roman"/>
                <w:sz w:val="24"/>
                <w:szCs w:val="24"/>
                <w:lang w:val="fr-BE"/>
              </w:rPr>
              <w:br/>
            </w:r>
            <w:r w:rsidRPr="00F07E60">
              <w:rPr>
                <w:rFonts w:ascii="Times New Roman" w:eastAsia="Times New Roman" w:hAnsi="Times New Roman" w:cs="Times New Roman"/>
                <w:i/>
                <w:iCs/>
                <w:sz w:val="24"/>
                <w:szCs w:val="24"/>
                <w:lang w:val="fr-BE"/>
              </w:rPr>
              <w:t>Joachim du Bellay</w:t>
            </w:r>
          </w:p>
        </w:tc>
      </w:tr>
    </w:tbl>
    <w:p w:rsidR="00F07E60" w:rsidRPr="00F07E60" w:rsidRDefault="00F07E60" w:rsidP="00F07E60">
      <w:pPr>
        <w:spacing w:after="0" w:line="240" w:lineRule="auto"/>
        <w:jc w:val="both"/>
        <w:rPr>
          <w:rFonts w:ascii="Times New Roman" w:eastAsia="Times New Roman" w:hAnsi="Times New Roman" w:cs="Times New Roman"/>
          <w:b/>
          <w:bCs/>
          <w:color w:val="104070"/>
          <w:sz w:val="27"/>
          <w:szCs w:val="27"/>
          <w:u w:val="single"/>
          <w:shd w:val="clear" w:color="auto" w:fill="FFFFFF"/>
          <w:lang w:val="fr-BE"/>
        </w:rPr>
      </w:pPr>
      <w:ins w:id="1" w:author="Unknown">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ins>
    </w:p>
    <w:p w:rsidR="00F07E60" w:rsidRDefault="00F07E60" w:rsidP="00F07E60">
      <w:pPr>
        <w:spacing w:after="0" w:line="240" w:lineRule="auto"/>
        <w:rPr>
          <w:rFonts w:ascii="Times New Roman" w:eastAsia="Times New Roman" w:hAnsi="Times New Roman" w:cs="Times New Roman"/>
          <w:b/>
          <w:bCs/>
          <w:color w:val="104070"/>
          <w:sz w:val="27"/>
          <w:szCs w:val="27"/>
          <w:u w:val="single"/>
          <w:shd w:val="clear" w:color="auto" w:fill="FFFFFF"/>
          <w:lang w:val="fr-BE"/>
        </w:rPr>
      </w:pPr>
    </w:p>
    <w:p w:rsidR="00F07E60" w:rsidRPr="00F07E60" w:rsidRDefault="00F07E60" w:rsidP="00F07E60">
      <w:pPr>
        <w:spacing w:after="0" w:line="240" w:lineRule="auto"/>
        <w:rPr>
          <w:rFonts w:ascii="Times New Roman" w:eastAsia="Times New Roman" w:hAnsi="Times New Roman" w:cs="Times New Roman"/>
          <w:color w:val="000000"/>
          <w:sz w:val="24"/>
          <w:szCs w:val="24"/>
          <w:shd w:val="clear" w:color="auto" w:fill="FFFFFF"/>
          <w:lang w:val="fr-BE"/>
        </w:rPr>
      </w:pPr>
      <w:bookmarkStart w:id="2" w:name="_GoBack"/>
      <w:bookmarkEnd w:id="2"/>
      <w:r w:rsidRPr="00F07E60">
        <w:rPr>
          <w:rFonts w:ascii="Times New Roman" w:eastAsia="Times New Roman" w:hAnsi="Times New Roman" w:cs="Times New Roman"/>
          <w:b/>
          <w:bCs/>
          <w:color w:val="104070"/>
          <w:sz w:val="27"/>
          <w:szCs w:val="27"/>
          <w:u w:val="single"/>
          <w:shd w:val="clear" w:color="auto" w:fill="FFFFFF"/>
          <w:lang w:val="fr-BE"/>
        </w:rPr>
        <w:lastRenderedPageBreak/>
        <w:t>Lecture analytique du sonnet</w:t>
      </w:r>
      <w:r w:rsidRPr="00F07E60">
        <w:rPr>
          <w:rFonts w:ascii="Times New Roman" w:eastAsia="Times New Roman" w:hAnsi="Times New Roman" w:cs="Times New Roman"/>
          <w:color w:val="000000"/>
          <w:sz w:val="24"/>
          <w:szCs w:val="24"/>
          <w:shd w:val="clear" w:color="auto" w:fill="FFFFFF"/>
          <w:lang w:val="fr-BE"/>
        </w:rPr>
        <w:t> </w:t>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6600"/>
          <w:sz w:val="27"/>
          <w:szCs w:val="27"/>
          <w:u w:val="single"/>
          <w:shd w:val="clear" w:color="auto" w:fill="FFFFFF"/>
          <w:lang w:val="fr-BE"/>
        </w:rPr>
        <w:t>I. Mélancolie dans le poème</w:t>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b/>
          <w:bCs/>
          <w:color w:val="990000"/>
          <w:sz w:val="24"/>
          <w:szCs w:val="24"/>
          <w:shd w:val="clear" w:color="auto" w:fill="FFFFFF"/>
          <w:lang w:val="fr-BE"/>
        </w:rPr>
        <w:t>1. Lamentation</w:t>
      </w:r>
    </w:p>
    <w:p w:rsidR="00F07E60" w:rsidRPr="00F07E60" w:rsidRDefault="00F07E60" w:rsidP="00F07E60">
      <w:pPr>
        <w:spacing w:before="100" w:beforeAutospacing="1" w:after="100" w:afterAutospacing="1" w:line="240" w:lineRule="auto"/>
        <w:rPr>
          <w:rFonts w:ascii="Times New Roman" w:eastAsia="Times New Roman" w:hAnsi="Times New Roman" w:cs="Times New Roman"/>
          <w:sz w:val="24"/>
          <w:szCs w:val="24"/>
          <w:lang w:val="fr-BE"/>
        </w:rPr>
      </w:pPr>
      <w:r w:rsidRPr="00F07E60">
        <w:rPr>
          <w:rFonts w:ascii="Times New Roman" w:eastAsia="Times New Roman" w:hAnsi="Times New Roman" w:cs="Times New Roman"/>
          <w:color w:val="000000"/>
          <w:sz w:val="24"/>
          <w:szCs w:val="24"/>
          <w:shd w:val="clear" w:color="auto" w:fill="FFFFFF"/>
          <w:lang w:val="fr-BE"/>
        </w:rPr>
        <w:t xml:space="preserve">Deuxième quatrain : "Hélas !" -&gt; </w:t>
      </w:r>
      <w:proofErr w:type="gramStart"/>
      <w:r w:rsidRPr="00F07E60">
        <w:rPr>
          <w:rFonts w:ascii="Times New Roman" w:eastAsia="Times New Roman" w:hAnsi="Times New Roman" w:cs="Times New Roman"/>
          <w:color w:val="000000"/>
          <w:sz w:val="24"/>
          <w:szCs w:val="24"/>
          <w:shd w:val="clear" w:color="auto" w:fill="FFFFFF"/>
          <w:lang w:val="fr-BE"/>
        </w:rPr>
        <w:t>expression</w:t>
      </w:r>
      <w:proofErr w:type="gramEnd"/>
      <w:r w:rsidRPr="00F07E60">
        <w:rPr>
          <w:rFonts w:ascii="Times New Roman" w:eastAsia="Times New Roman" w:hAnsi="Times New Roman" w:cs="Times New Roman"/>
          <w:color w:val="000000"/>
          <w:sz w:val="24"/>
          <w:szCs w:val="24"/>
          <w:shd w:val="clear" w:color="auto" w:fill="FFFFFF"/>
          <w:lang w:val="fr-BE"/>
        </w:rPr>
        <w:t xml:space="preserve"> d'une souffrance, terme qui allonge le son "s" -&gt; soupir + point d'exclamation qui exprime l'émotion. Terme placé à la fin du premier hémistiche : donne une sorte de silence et montre une certaine douleur. </w:t>
      </w:r>
      <w:r w:rsidRPr="00F07E60">
        <w:rPr>
          <w:rFonts w:ascii="Times New Roman" w:eastAsia="Times New Roman" w:hAnsi="Times New Roman" w:cs="Times New Roman"/>
          <w:color w:val="000000"/>
          <w:sz w:val="24"/>
          <w:szCs w:val="24"/>
          <w:shd w:val="clear" w:color="auto" w:fill="FFFFFF"/>
          <w:lang w:val="fr-BE"/>
        </w:rPr>
        <w:br/>
        <w:t>Le deuxième quatrain est une longue interrogation qui commence par le futur (normalement futur = certitude, mais avec forme interrogative = doute, incertitude qui renvoie à un certain mal-être). Le poète doute de revoir un jour son village natal -&gt; pathétique voir même tragique.</w:t>
      </w:r>
      <w:r w:rsidRPr="00F07E60">
        <w:rPr>
          <w:rFonts w:ascii="Times New Roman" w:eastAsia="Times New Roman" w:hAnsi="Times New Roman" w:cs="Times New Roman"/>
          <w:color w:val="000000"/>
          <w:sz w:val="24"/>
          <w:szCs w:val="24"/>
          <w:shd w:val="clear" w:color="auto" w:fill="FFFFFF"/>
          <w:lang w:val="fr-BE"/>
        </w:rPr>
        <w:br/>
        <w:t>L'expression "reverrai-je" est répétée dans la strophe : lamento (chant de lamentation) + enjambement (continuité) = longue lamentation.</w:t>
      </w:r>
      <w:r w:rsidRPr="00F07E60">
        <w:rPr>
          <w:rFonts w:ascii="Times New Roman" w:eastAsia="Times New Roman" w:hAnsi="Times New Roman" w:cs="Times New Roman"/>
          <w:color w:val="000000"/>
          <w:sz w:val="24"/>
          <w:szCs w:val="24"/>
          <w:shd w:val="clear" w:color="auto" w:fill="FFFFFF"/>
          <w:lang w:val="fr-BE"/>
        </w:rPr>
        <w:br/>
        <w:t>Régularité dans le rythme du poème -&gt; mélancolie -&gt; tristesse rampante </w:t>
      </w:r>
      <w:r w:rsidRPr="00F07E60">
        <w:rPr>
          <w:rFonts w:ascii="Times New Roman" w:eastAsia="Times New Roman" w:hAnsi="Times New Roman" w:cs="Times New Roman"/>
          <w:color w:val="000000"/>
          <w:sz w:val="24"/>
          <w:szCs w:val="24"/>
          <w:shd w:val="clear" w:color="auto" w:fill="FFFFFF"/>
          <w:lang w:val="fr-BE"/>
        </w:rPr>
        <w:br/>
        <w:t>Le découpage des alexandrins est un peu brouillé, enjambement brouille le découpage = déstabilisation du personnage. </w:t>
      </w:r>
      <w:r w:rsidRPr="00F07E60">
        <w:rPr>
          <w:rFonts w:ascii="Times New Roman" w:eastAsia="Times New Roman" w:hAnsi="Times New Roman" w:cs="Times New Roman"/>
          <w:color w:val="000000"/>
          <w:sz w:val="24"/>
          <w:szCs w:val="24"/>
          <w:shd w:val="clear" w:color="auto" w:fill="FFFFFF"/>
          <w:lang w:val="fr-BE"/>
        </w:rPr>
        <w:br/>
        <w:t>Sonorités en [s] et [z] -&gt; </w:t>
      </w:r>
      <w:hyperlink r:id="rId7" w:history="1">
        <w:r w:rsidRPr="00F07E60">
          <w:rPr>
            <w:rFonts w:ascii="Times New Roman" w:eastAsia="Times New Roman" w:hAnsi="Times New Roman" w:cs="Times New Roman"/>
            <w:color w:val="0A308B"/>
            <w:sz w:val="24"/>
            <w:szCs w:val="24"/>
            <w:u w:val="single"/>
            <w:shd w:val="clear" w:color="auto" w:fill="FFFFFF"/>
            <w:lang w:val="fr-BE"/>
          </w:rPr>
          <w:t>allitération</w:t>
        </w:r>
      </w:hyperlink>
      <w:r w:rsidRPr="00F07E60">
        <w:rPr>
          <w:rFonts w:ascii="Times New Roman" w:eastAsia="Times New Roman" w:hAnsi="Times New Roman" w:cs="Times New Roman"/>
          <w:color w:val="000000"/>
          <w:sz w:val="24"/>
          <w:szCs w:val="24"/>
          <w:shd w:val="clear" w:color="auto" w:fill="FFFFFF"/>
          <w:lang w:val="fr-BE"/>
        </w:rPr>
        <w:t> "Hélas" "saison" "maison" -&gt; souffrance </w:t>
      </w:r>
      <w:r w:rsidRPr="00F07E60">
        <w:rPr>
          <w:rFonts w:ascii="Times New Roman" w:eastAsia="Times New Roman" w:hAnsi="Times New Roman" w:cs="Times New Roman"/>
          <w:color w:val="000000"/>
          <w:sz w:val="24"/>
          <w:szCs w:val="24"/>
          <w:shd w:val="clear" w:color="auto" w:fill="FFFFFF"/>
          <w:lang w:val="fr-BE"/>
        </w:rPr>
        <w:br/>
        <w:t>[i] -&gt; "petit" "village" "cheminée" -&gt; tristesse </w:t>
      </w:r>
      <w:r w:rsidRPr="00F07E60">
        <w:rPr>
          <w:rFonts w:ascii="Times New Roman" w:eastAsia="Times New Roman" w:hAnsi="Times New Roman" w:cs="Times New Roman"/>
          <w:color w:val="000000"/>
          <w:sz w:val="24"/>
          <w:szCs w:val="24"/>
          <w:shd w:val="clear" w:color="auto" w:fill="FFFFFF"/>
          <w:lang w:val="fr-BE"/>
        </w:rPr>
        <w:br/>
        <w:t> [l] -&gt; "village" "Hélas" et [on] -&gt; "maison", "saison" -&gt; nasale qui exprime souvent la tristesse </w:t>
      </w:r>
      <w:r w:rsidRPr="00F07E60">
        <w:rPr>
          <w:rFonts w:ascii="Times New Roman" w:eastAsia="Times New Roman" w:hAnsi="Times New Roman" w:cs="Times New Roman"/>
          <w:color w:val="000000"/>
          <w:sz w:val="24"/>
          <w:szCs w:val="24"/>
          <w:shd w:val="clear" w:color="auto" w:fill="FFFFFF"/>
          <w:lang w:val="fr-BE"/>
        </w:rPr>
        <w:br/>
        <w:t> La mélancolie est très présente dans le poème.</w:t>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b/>
          <w:bCs/>
          <w:color w:val="990000"/>
          <w:sz w:val="24"/>
          <w:szCs w:val="24"/>
          <w:shd w:val="clear" w:color="auto" w:fill="FFFFFF"/>
          <w:lang w:val="fr-BE"/>
        </w:rPr>
        <w:t>2. Le regret du foyer natal</w:t>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t>Ce sonnet s’ouvre sur deux vers qui présentent deux grands voyageurs de la mythologie grecque : Ulysse et Jason (celui qui a conquis la toison d’or). Ulysse est le héros de l’Odyssée d’Homère, tandis que Jason a participé à l’expédition des Argonautes, partis à la conquête de la toison d’or. Ces deux personnages évoquent le voyage.</w:t>
      </w:r>
      <w:r w:rsidRPr="00F07E60">
        <w:rPr>
          <w:rFonts w:ascii="Times New Roman" w:eastAsia="Times New Roman" w:hAnsi="Times New Roman" w:cs="Times New Roman"/>
          <w:color w:val="000000"/>
          <w:sz w:val="24"/>
          <w:szCs w:val="24"/>
          <w:shd w:val="clear" w:color="auto" w:fill="FFFFFF"/>
          <w:lang w:val="fr-BE"/>
        </w:rPr>
        <w:br/>
        <w:t>Champ lexical -&gt; "petit", "pauvres" puis "maison", "cheminée", "clos" = modestie, humilité </w:t>
      </w:r>
      <w:r w:rsidRPr="00F07E60">
        <w:rPr>
          <w:rFonts w:ascii="Times New Roman" w:eastAsia="Times New Roman" w:hAnsi="Times New Roman" w:cs="Times New Roman"/>
          <w:color w:val="000000"/>
          <w:sz w:val="24"/>
          <w:szCs w:val="24"/>
          <w:shd w:val="clear" w:color="auto" w:fill="FFFFFF"/>
          <w:lang w:val="fr-BE"/>
        </w:rPr>
        <w:br/>
        <w:t xml:space="preserve"> La maison doit être vue ici sous un aspect sentimental plutôt que matériel = son entourage, sa vie tranquille en </w:t>
      </w:r>
      <w:proofErr w:type="gramStart"/>
      <w:r w:rsidRPr="00F07E60">
        <w:rPr>
          <w:rFonts w:ascii="Times New Roman" w:eastAsia="Times New Roman" w:hAnsi="Times New Roman" w:cs="Times New Roman"/>
          <w:color w:val="000000"/>
          <w:sz w:val="24"/>
          <w:szCs w:val="24"/>
          <w:shd w:val="clear" w:color="auto" w:fill="FFFFFF"/>
          <w:lang w:val="fr-BE"/>
        </w:rPr>
        <w:t>Anjou .</w:t>
      </w:r>
      <w:proofErr w:type="gramEnd"/>
      <w:r w:rsidRPr="00F07E60">
        <w:rPr>
          <w:rFonts w:ascii="Times New Roman" w:eastAsia="Times New Roman" w:hAnsi="Times New Roman" w:cs="Times New Roman"/>
          <w:color w:val="000000"/>
          <w:sz w:val="24"/>
          <w:szCs w:val="24"/>
          <w:shd w:val="clear" w:color="auto" w:fill="FFFFFF"/>
          <w:lang w:val="fr-BE"/>
        </w:rPr>
        <w:br/>
        <w:t> "</w:t>
      </w:r>
      <w:proofErr w:type="gramStart"/>
      <w:r w:rsidRPr="00F07E60">
        <w:rPr>
          <w:rFonts w:ascii="Times New Roman" w:eastAsia="Times New Roman" w:hAnsi="Times New Roman" w:cs="Times New Roman"/>
          <w:color w:val="000000"/>
          <w:sz w:val="24"/>
          <w:szCs w:val="24"/>
          <w:shd w:val="clear" w:color="auto" w:fill="FFFFFF"/>
          <w:lang w:val="fr-BE"/>
        </w:rPr>
        <w:t>fumer</w:t>
      </w:r>
      <w:proofErr w:type="gramEnd"/>
      <w:r w:rsidRPr="00F07E60">
        <w:rPr>
          <w:rFonts w:ascii="Times New Roman" w:eastAsia="Times New Roman" w:hAnsi="Times New Roman" w:cs="Times New Roman"/>
          <w:color w:val="000000"/>
          <w:sz w:val="24"/>
          <w:szCs w:val="24"/>
          <w:shd w:val="clear" w:color="auto" w:fill="FFFFFF"/>
          <w:lang w:val="fr-BE"/>
        </w:rPr>
        <w:t xml:space="preserve"> la cheminée" -&gt; impression qu'une seule cheminée pour tout le village = intimité et union du village </w:t>
      </w:r>
      <w:r w:rsidRPr="00F07E60">
        <w:rPr>
          <w:rFonts w:ascii="Times New Roman" w:eastAsia="Times New Roman" w:hAnsi="Times New Roman" w:cs="Times New Roman"/>
          <w:color w:val="000000"/>
          <w:sz w:val="24"/>
          <w:szCs w:val="24"/>
          <w:shd w:val="clear" w:color="auto" w:fill="FFFFFF"/>
          <w:lang w:val="fr-BE"/>
        </w:rPr>
        <w:br/>
        <w:t> "de mon petit village fumer la cheminée" -&gt; mauvais ordre -&gt; antéposition par rapport à cheminée -&gt; mise en valeur de "petit village" traduisant l'affectif </w:t>
      </w:r>
      <w:r w:rsidRPr="00F07E60">
        <w:rPr>
          <w:rFonts w:ascii="Times New Roman" w:eastAsia="Times New Roman" w:hAnsi="Times New Roman" w:cs="Times New Roman"/>
          <w:color w:val="000000"/>
          <w:sz w:val="24"/>
          <w:szCs w:val="24"/>
          <w:shd w:val="clear" w:color="auto" w:fill="FFFFFF"/>
          <w:lang w:val="fr-BE"/>
        </w:rPr>
        <w:br/>
        <w:t> Au XVIème siècle, il y a beaucoup de différences sociales bourgeois / campagnard.</w:t>
      </w:r>
      <w:r w:rsidRPr="00F07E60">
        <w:rPr>
          <w:rFonts w:ascii="Times New Roman" w:eastAsia="Times New Roman" w:hAnsi="Times New Roman" w:cs="Times New Roman"/>
          <w:color w:val="000000"/>
          <w:sz w:val="24"/>
          <w:szCs w:val="24"/>
          <w:shd w:val="clear" w:color="auto" w:fill="FFFFFF"/>
          <w:lang w:val="fr-BE"/>
        </w:rPr>
        <w:br/>
        <w:t> Du Bellay inverse les conventions : il préfère son terroir à la ville.</w:t>
      </w:r>
      <w:r w:rsidRPr="00F07E60">
        <w:rPr>
          <w:rFonts w:ascii="Times New Roman" w:eastAsia="Times New Roman" w:hAnsi="Times New Roman" w:cs="Times New Roman"/>
          <w:color w:val="000000"/>
          <w:sz w:val="24"/>
          <w:szCs w:val="24"/>
          <w:shd w:val="clear" w:color="auto" w:fill="FFFFFF"/>
          <w:lang w:val="fr-BE"/>
        </w:rPr>
        <w:br/>
        <w:t> "</w:t>
      </w:r>
      <w:proofErr w:type="gramStart"/>
      <w:r w:rsidRPr="00F07E60">
        <w:rPr>
          <w:rFonts w:ascii="Times New Roman" w:eastAsia="Times New Roman" w:hAnsi="Times New Roman" w:cs="Times New Roman"/>
          <w:color w:val="000000"/>
          <w:sz w:val="24"/>
          <w:szCs w:val="24"/>
          <w:shd w:val="clear" w:color="auto" w:fill="FFFFFF"/>
          <w:lang w:val="fr-BE"/>
        </w:rPr>
        <w:t>mon</w:t>
      </w:r>
      <w:proofErr w:type="gramEnd"/>
      <w:r w:rsidRPr="00F07E60">
        <w:rPr>
          <w:rFonts w:ascii="Times New Roman" w:eastAsia="Times New Roman" w:hAnsi="Times New Roman" w:cs="Times New Roman"/>
          <w:color w:val="000000"/>
          <w:sz w:val="24"/>
          <w:szCs w:val="24"/>
          <w:shd w:val="clear" w:color="auto" w:fill="FFFFFF"/>
          <w:lang w:val="fr-BE"/>
        </w:rPr>
        <w:t>", "ma", "mes", "m'"-&gt; adjectifs possessifs -&gt; affectif </w:t>
      </w:r>
      <w:r w:rsidRPr="00F07E60">
        <w:rPr>
          <w:rFonts w:ascii="Times New Roman" w:eastAsia="Times New Roman" w:hAnsi="Times New Roman" w:cs="Times New Roman"/>
          <w:color w:val="000000"/>
          <w:sz w:val="24"/>
          <w:szCs w:val="24"/>
          <w:shd w:val="clear" w:color="auto" w:fill="FFFFFF"/>
          <w:lang w:val="fr-BE"/>
        </w:rPr>
        <w:br/>
        <w:t> "beaucoup davantage" -&gt; laisse rêver</w:t>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color w:val="006600"/>
          <w:sz w:val="27"/>
          <w:szCs w:val="27"/>
          <w:u w:val="single"/>
          <w:shd w:val="clear" w:color="auto" w:fill="FFFFFF"/>
          <w:lang w:val="fr-BE"/>
        </w:rPr>
        <w:t>II. Critique de Rome au profit du pays natal</w:t>
      </w:r>
    </w:p>
    <w:p w:rsidR="00F07E60" w:rsidRPr="00F07E60" w:rsidRDefault="00F07E60" w:rsidP="00F07E60">
      <w:pPr>
        <w:spacing w:before="100" w:beforeAutospacing="1" w:after="240" w:line="240" w:lineRule="auto"/>
        <w:rPr>
          <w:rFonts w:ascii="Times New Roman" w:eastAsia="Times New Roman" w:hAnsi="Times New Roman" w:cs="Times New Roman"/>
          <w:color w:val="000000"/>
          <w:sz w:val="24"/>
          <w:szCs w:val="24"/>
          <w:shd w:val="clear" w:color="auto" w:fill="FFFFFF"/>
          <w:lang w:val="fr-BE"/>
        </w:rPr>
      </w:pPr>
      <w:r w:rsidRPr="00F07E60">
        <w:rPr>
          <w:rFonts w:ascii="Times New Roman" w:eastAsia="Times New Roman" w:hAnsi="Times New Roman" w:cs="Times New Roman"/>
          <w:color w:val="000000"/>
          <w:sz w:val="24"/>
          <w:szCs w:val="24"/>
          <w:shd w:val="clear" w:color="auto" w:fill="FFFFFF"/>
          <w:lang w:val="fr-BE"/>
        </w:rPr>
        <w:t xml:space="preserve">Le premier et deuxième tercet dressent une comparaison -&gt; vers 9, 11, 12, 13 "plus que", vers 14 "Et" récapitulation. Les tercets se présentent comme une série d’oppositions brèves, rythmées par </w:t>
      </w:r>
      <w:r w:rsidRPr="00F07E60">
        <w:rPr>
          <w:rFonts w:ascii="Times New Roman" w:eastAsia="Times New Roman" w:hAnsi="Times New Roman" w:cs="Times New Roman"/>
          <w:color w:val="000000"/>
          <w:sz w:val="24"/>
          <w:szCs w:val="24"/>
          <w:shd w:val="clear" w:color="auto" w:fill="FFFFFF"/>
          <w:lang w:val="fr-BE"/>
        </w:rPr>
        <w:lastRenderedPageBreak/>
        <w:t>la répétition de "plus que", dont les deux éléments sont tantôt dissociés, tantôt réunis, pour introduire une légère variation. La rapidité de ces oppositions contrastant avec l’ampleur des quatrains donne le sentiment d’une précipitation et d’une accélération du rythme.</w:t>
      </w:r>
      <w:r w:rsidRPr="00F07E60">
        <w:rPr>
          <w:rFonts w:ascii="Times New Roman" w:eastAsia="Times New Roman" w:hAnsi="Times New Roman" w:cs="Times New Roman"/>
          <w:color w:val="000000"/>
          <w:sz w:val="24"/>
          <w:szCs w:val="24"/>
          <w:shd w:val="clear" w:color="auto" w:fill="FFFFFF"/>
          <w:lang w:val="fr-BE"/>
        </w:rPr>
        <w:br/>
        <w:t>Opposition de 2 modes d'existence -&gt; génère une certaine colère -&gt; critique de Rome (Rome païenne) </w:t>
      </w:r>
      <w:r w:rsidRPr="00F07E60">
        <w:rPr>
          <w:rFonts w:ascii="Times New Roman" w:eastAsia="Times New Roman" w:hAnsi="Times New Roman" w:cs="Times New Roman"/>
          <w:color w:val="000000"/>
          <w:sz w:val="24"/>
          <w:szCs w:val="24"/>
          <w:shd w:val="clear" w:color="auto" w:fill="FFFFFF"/>
          <w:lang w:val="fr-BE"/>
        </w:rPr>
        <w:br/>
        <w:t>- Palais = richesse, univers public, spacieux, brillant, Rome (civilisation) différent de "séjour"-&gt; privé (famille), modeste</w:t>
      </w:r>
      <w:r w:rsidRPr="00F07E60">
        <w:rPr>
          <w:rFonts w:ascii="Times New Roman" w:eastAsia="Times New Roman" w:hAnsi="Times New Roman" w:cs="Times New Roman"/>
          <w:color w:val="000000"/>
          <w:sz w:val="24"/>
          <w:szCs w:val="24"/>
          <w:shd w:val="clear" w:color="auto" w:fill="FFFFFF"/>
          <w:lang w:val="fr-BE"/>
        </w:rPr>
        <w:br/>
        <w:t> - audacieux (doit se prononcer "</w:t>
      </w:r>
      <w:proofErr w:type="spellStart"/>
      <w:r w:rsidRPr="00F07E60">
        <w:rPr>
          <w:rFonts w:ascii="Times New Roman" w:eastAsia="Times New Roman" w:hAnsi="Times New Roman" w:cs="Times New Roman"/>
          <w:color w:val="000000"/>
          <w:sz w:val="24"/>
          <w:szCs w:val="24"/>
          <w:shd w:val="clear" w:color="auto" w:fill="FFFFFF"/>
          <w:lang w:val="fr-BE"/>
        </w:rPr>
        <w:t>audac</w:t>
      </w:r>
      <w:proofErr w:type="spellEnd"/>
      <w:r w:rsidRPr="00F07E60">
        <w:rPr>
          <w:rFonts w:ascii="Times New Roman" w:eastAsia="Times New Roman" w:hAnsi="Times New Roman" w:cs="Times New Roman"/>
          <w:color w:val="000000"/>
          <w:sz w:val="24"/>
          <w:szCs w:val="24"/>
          <w:shd w:val="clear" w:color="auto" w:fill="FFFFFF"/>
          <w:lang w:val="fr-BE"/>
        </w:rPr>
        <w:t>-</w:t>
      </w:r>
      <w:proofErr w:type="spellStart"/>
      <w:r w:rsidRPr="00F07E60">
        <w:rPr>
          <w:rFonts w:ascii="Times New Roman" w:eastAsia="Times New Roman" w:hAnsi="Times New Roman" w:cs="Times New Roman"/>
          <w:color w:val="000000"/>
          <w:sz w:val="24"/>
          <w:szCs w:val="24"/>
          <w:shd w:val="clear" w:color="auto" w:fill="FFFFFF"/>
          <w:lang w:val="fr-BE"/>
        </w:rPr>
        <w:t>i-eux</w:t>
      </w:r>
      <w:proofErr w:type="spellEnd"/>
      <w:r w:rsidRPr="00F07E60">
        <w:rPr>
          <w:rFonts w:ascii="Times New Roman" w:eastAsia="Times New Roman" w:hAnsi="Times New Roman" w:cs="Times New Roman"/>
          <w:color w:val="000000"/>
          <w:sz w:val="24"/>
          <w:szCs w:val="24"/>
          <w:shd w:val="clear" w:color="auto" w:fill="FFFFFF"/>
          <w:lang w:val="fr-BE"/>
        </w:rPr>
        <w:t>" pour que l’alexandrin fasse bien 12 syllabes) -&gt; prend ici le sens de orgueilleux </w:t>
      </w:r>
      <w:r w:rsidRPr="00F07E60">
        <w:rPr>
          <w:rFonts w:ascii="Times New Roman" w:eastAsia="Times New Roman" w:hAnsi="Times New Roman" w:cs="Times New Roman"/>
          <w:color w:val="000000"/>
          <w:sz w:val="24"/>
          <w:szCs w:val="24"/>
          <w:shd w:val="clear" w:color="auto" w:fill="FFFFFF"/>
          <w:lang w:val="fr-BE"/>
        </w:rPr>
        <w:br/>
        <w:t> - "marbre dur" (Romains durs) comparé à fine ardoise -&gt; fragile -&gt; humaine en comparaison aux Romains qui sont donc présentés comme inhumains </w:t>
      </w:r>
      <w:r w:rsidRPr="00F07E60">
        <w:rPr>
          <w:rFonts w:ascii="Times New Roman" w:eastAsia="Times New Roman" w:hAnsi="Times New Roman" w:cs="Times New Roman"/>
          <w:color w:val="000000"/>
          <w:sz w:val="24"/>
          <w:szCs w:val="24"/>
          <w:shd w:val="clear" w:color="auto" w:fill="FFFFFF"/>
          <w:lang w:val="fr-BE"/>
        </w:rPr>
        <w:br/>
        <w:t> "dur", "latin", "palatin -&gt; masculin comparé à "douceur", "fine" "angevine" -&gt; féminin </w:t>
      </w:r>
      <w:r w:rsidRPr="00F07E60">
        <w:rPr>
          <w:rFonts w:ascii="Times New Roman" w:eastAsia="Times New Roman" w:hAnsi="Times New Roman" w:cs="Times New Roman"/>
          <w:color w:val="000000"/>
          <w:sz w:val="24"/>
          <w:szCs w:val="24"/>
          <w:shd w:val="clear" w:color="auto" w:fill="FFFFFF"/>
          <w:lang w:val="fr-BE"/>
        </w:rPr>
        <w:br/>
        <w:t> - Liré -&gt; inconnu -&gt; obscurité intime / "mont Palatin"-&gt; connu </w:t>
      </w:r>
      <w:r w:rsidRPr="00F07E60">
        <w:rPr>
          <w:rFonts w:ascii="Times New Roman" w:eastAsia="Times New Roman" w:hAnsi="Times New Roman" w:cs="Times New Roman"/>
          <w:color w:val="000000"/>
          <w:sz w:val="24"/>
          <w:szCs w:val="24"/>
          <w:shd w:val="clear" w:color="auto" w:fill="FFFFFF"/>
          <w:lang w:val="fr-BE"/>
        </w:rPr>
        <w:br/>
        <w:t> - "air marin" (qualifie Rome car la ville est proche de la mer) -&gt; salé rude / air angevin -&gt; "douceur" </w:t>
      </w:r>
      <w:r w:rsidRPr="00F07E60">
        <w:rPr>
          <w:rFonts w:ascii="Times New Roman" w:eastAsia="Times New Roman" w:hAnsi="Times New Roman" w:cs="Times New Roman"/>
          <w:color w:val="000000"/>
          <w:sz w:val="24"/>
          <w:szCs w:val="24"/>
          <w:shd w:val="clear" w:color="auto" w:fill="FFFFFF"/>
          <w:lang w:val="fr-BE"/>
        </w:rPr>
        <w:br/>
        <w:t>Critique de Rome au profit de son pays natal </w:t>
      </w:r>
      <w:r w:rsidRPr="00F07E60">
        <w:rPr>
          <w:rFonts w:ascii="Times New Roman" w:eastAsia="Times New Roman" w:hAnsi="Times New Roman" w:cs="Times New Roman"/>
          <w:color w:val="000000"/>
          <w:sz w:val="24"/>
          <w:szCs w:val="24"/>
          <w:shd w:val="clear" w:color="auto" w:fill="FFFFFF"/>
          <w:lang w:val="fr-BE"/>
        </w:rPr>
        <w:br/>
        <w:t>Vers 9 "aïeux" fidèle au passé, aux racines </w:t>
      </w:r>
      <w:r w:rsidRPr="00F07E60">
        <w:rPr>
          <w:rFonts w:ascii="Times New Roman" w:eastAsia="Times New Roman" w:hAnsi="Times New Roman" w:cs="Times New Roman"/>
          <w:color w:val="000000"/>
          <w:sz w:val="24"/>
          <w:szCs w:val="24"/>
          <w:shd w:val="clear" w:color="auto" w:fill="FFFFFF"/>
          <w:lang w:val="fr-BE"/>
        </w:rPr>
        <w:br/>
        <w:t>Vers 11 "gaulois" -&gt; pays, patrie, régionalisme différent de Rome, universaliste, qui veut tout posséder. </w:t>
      </w:r>
      <w:r w:rsidRPr="00F07E60">
        <w:rPr>
          <w:rFonts w:ascii="Times New Roman" w:eastAsia="Times New Roman" w:hAnsi="Times New Roman" w:cs="Times New Roman"/>
          <w:color w:val="000000"/>
          <w:sz w:val="24"/>
          <w:szCs w:val="24"/>
          <w:shd w:val="clear" w:color="auto" w:fill="FFFFFF"/>
          <w:lang w:val="fr-BE"/>
        </w:rPr>
        <w:br/>
        <w:t>Revendication patriotique contre envahissement de l'Italie, peut-être même nationaliste (avant on se sentait chrétien mais après on se sentait plus français).</w:t>
      </w:r>
      <w:r w:rsidRPr="00F07E60">
        <w:rPr>
          <w:rFonts w:ascii="Times New Roman" w:eastAsia="Times New Roman" w:hAnsi="Times New Roman" w:cs="Times New Roman"/>
          <w:color w:val="000000"/>
          <w:sz w:val="24"/>
          <w:szCs w:val="24"/>
          <w:shd w:val="clear" w:color="auto" w:fill="FFFFFF"/>
          <w:lang w:val="fr-BE"/>
        </w:rPr>
        <w:br/>
        <w:t>Triste voyage à Rome (exil à Rome) différent de "heureux", "beau voyage", "usage et raison" -&gt; expérience mène à la sagesse, voyage = leçon de vie </w:t>
      </w:r>
      <w:r w:rsidRPr="00F07E60">
        <w:rPr>
          <w:rFonts w:ascii="Times New Roman" w:eastAsia="Times New Roman" w:hAnsi="Times New Roman" w:cs="Times New Roman"/>
          <w:color w:val="000000"/>
          <w:sz w:val="24"/>
          <w:szCs w:val="24"/>
          <w:shd w:val="clear" w:color="auto" w:fill="FFFFFF"/>
          <w:lang w:val="fr-BE"/>
        </w:rPr>
        <w:br/>
        <w:t>Il n'aurait pas mis autant de valeur à son pays natal si il n'était pas partit.</w:t>
      </w:r>
      <w:r w:rsidRPr="00F07E60">
        <w:rPr>
          <w:rFonts w:ascii="Times New Roman" w:eastAsia="Times New Roman" w:hAnsi="Times New Roman" w:cs="Times New Roman"/>
          <w:color w:val="000000"/>
          <w:sz w:val="24"/>
          <w:szCs w:val="24"/>
          <w:shd w:val="clear" w:color="auto" w:fill="FFFFFF"/>
          <w:lang w:val="fr-BE"/>
        </w:rPr>
        <w:br/>
        <w:t>Exil, souffrance -&gt; sagesse -&gt; humanisme </w:t>
      </w:r>
      <w:r w:rsidRPr="00F07E60">
        <w:rPr>
          <w:rFonts w:ascii="Times New Roman" w:eastAsia="Times New Roman" w:hAnsi="Times New Roman" w:cs="Times New Roman"/>
          <w:color w:val="000000"/>
          <w:sz w:val="24"/>
          <w:szCs w:val="24"/>
          <w:shd w:val="clear" w:color="auto" w:fill="FFFFFF"/>
          <w:lang w:val="fr-BE"/>
        </w:rPr>
        <w:br/>
        <w:t xml:space="preserve">Comme Ulysse qui fait un long voyage spirituel, quand il revient chez lui après un long voyage douloureux il </w:t>
      </w:r>
      <w:proofErr w:type="gramStart"/>
      <w:r w:rsidRPr="00F07E60">
        <w:rPr>
          <w:rFonts w:ascii="Times New Roman" w:eastAsia="Times New Roman" w:hAnsi="Times New Roman" w:cs="Times New Roman"/>
          <w:color w:val="000000"/>
          <w:sz w:val="24"/>
          <w:szCs w:val="24"/>
          <w:shd w:val="clear" w:color="auto" w:fill="FFFFFF"/>
          <w:lang w:val="fr-BE"/>
        </w:rPr>
        <w:t>a</w:t>
      </w:r>
      <w:proofErr w:type="gramEnd"/>
      <w:r w:rsidRPr="00F07E60">
        <w:rPr>
          <w:rFonts w:ascii="Times New Roman" w:eastAsia="Times New Roman" w:hAnsi="Times New Roman" w:cs="Times New Roman"/>
          <w:color w:val="000000"/>
          <w:sz w:val="24"/>
          <w:szCs w:val="24"/>
          <w:shd w:val="clear" w:color="auto" w:fill="FFFFFF"/>
          <w:lang w:val="fr-BE"/>
        </w:rPr>
        <w:t xml:space="preserve"> un cœur profond, il revient sage. "</w:t>
      </w:r>
      <w:proofErr w:type="gramStart"/>
      <w:r w:rsidRPr="00F07E60">
        <w:rPr>
          <w:rFonts w:ascii="Times New Roman" w:eastAsia="Times New Roman" w:hAnsi="Times New Roman" w:cs="Times New Roman"/>
          <w:color w:val="000000"/>
          <w:sz w:val="24"/>
          <w:szCs w:val="24"/>
          <w:shd w:val="clear" w:color="auto" w:fill="FFFFFF"/>
          <w:lang w:val="fr-BE"/>
        </w:rPr>
        <w:t>retourné</w:t>
      </w:r>
      <w:proofErr w:type="gramEnd"/>
      <w:r w:rsidRPr="00F07E60">
        <w:rPr>
          <w:rFonts w:ascii="Times New Roman" w:eastAsia="Times New Roman" w:hAnsi="Times New Roman" w:cs="Times New Roman"/>
          <w:color w:val="000000"/>
          <w:sz w:val="24"/>
          <w:szCs w:val="24"/>
          <w:shd w:val="clear" w:color="auto" w:fill="FFFFFF"/>
          <w:lang w:val="fr-BE"/>
        </w:rPr>
        <w:t>, plein d'usage et raison" : le voyage enrichit l'âme.</w:t>
      </w:r>
      <w:r w:rsidRPr="00F07E60">
        <w:rPr>
          <w:rFonts w:ascii="Times New Roman" w:eastAsia="Times New Roman" w:hAnsi="Times New Roman" w:cs="Times New Roman"/>
          <w:color w:val="000000"/>
          <w:sz w:val="24"/>
          <w:szCs w:val="24"/>
          <w:shd w:val="clear" w:color="auto" w:fill="FFFFFF"/>
          <w:lang w:val="fr-BE"/>
        </w:rPr>
        <w:br/>
        <w:t>"Le reste de son âge" -&gt; on est sage quand on a vécu, quand on a grandi.</w:t>
      </w:r>
    </w:p>
    <w:p w:rsidR="00F07E60" w:rsidRPr="00F07E60" w:rsidRDefault="00F07E60" w:rsidP="00F07E60">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lang w:val="fr-BE"/>
        </w:rPr>
      </w:pPr>
      <w:r w:rsidRPr="00F07E60">
        <w:rPr>
          <w:rFonts w:ascii="Times New Roman" w:eastAsia="Times New Roman" w:hAnsi="Times New Roman" w:cs="Times New Roman"/>
          <w:color w:val="000000"/>
          <w:sz w:val="24"/>
          <w:szCs w:val="24"/>
          <w:shd w:val="clear" w:color="auto" w:fill="FFFFFF"/>
          <w:lang w:val="fr-BE"/>
        </w:rPr>
        <w:br/>
      </w:r>
      <w:r w:rsidRPr="00F07E60">
        <w:rPr>
          <w:rFonts w:ascii="Times New Roman" w:eastAsia="Times New Roman" w:hAnsi="Times New Roman" w:cs="Times New Roman"/>
          <w:b/>
          <w:bCs/>
          <w:color w:val="104070"/>
          <w:sz w:val="27"/>
          <w:szCs w:val="27"/>
          <w:u w:val="single"/>
          <w:shd w:val="clear" w:color="auto" w:fill="FFFFFF"/>
          <w:lang w:val="fr-BE"/>
        </w:rPr>
        <w:t>Conclusion :</w:t>
      </w:r>
    </w:p>
    <w:p w:rsidR="00F07E60" w:rsidRPr="00F07E60" w:rsidRDefault="00F07E60" w:rsidP="00F07E60">
      <w:pPr>
        <w:spacing w:before="100" w:beforeAutospacing="1" w:after="100" w:afterAutospacing="1" w:line="240" w:lineRule="auto"/>
        <w:rPr>
          <w:rFonts w:ascii="Times New Roman" w:eastAsia="Times New Roman" w:hAnsi="Times New Roman" w:cs="Times New Roman"/>
          <w:color w:val="000000"/>
          <w:sz w:val="24"/>
          <w:szCs w:val="24"/>
          <w:shd w:val="clear" w:color="auto" w:fill="FFFFFF"/>
          <w:lang w:val="fr-BE"/>
        </w:rPr>
      </w:pPr>
      <w:r w:rsidRPr="00F07E60">
        <w:rPr>
          <w:rFonts w:ascii="Times New Roman" w:eastAsia="Times New Roman" w:hAnsi="Times New Roman" w:cs="Times New Roman"/>
          <w:b/>
          <w:bCs/>
          <w:color w:val="000000"/>
          <w:sz w:val="24"/>
          <w:szCs w:val="24"/>
          <w:u w:val="single"/>
          <w:shd w:val="clear" w:color="auto" w:fill="FFFFFF"/>
          <w:lang w:val="fr-BE"/>
        </w:rPr>
        <w:t>Heureux qui, qui comme Ulysse, a fait un beau voyage</w:t>
      </w:r>
      <w:r w:rsidRPr="00F07E60">
        <w:rPr>
          <w:rFonts w:ascii="Times New Roman" w:eastAsia="Times New Roman" w:hAnsi="Times New Roman" w:cs="Times New Roman"/>
          <w:color w:val="000000"/>
          <w:sz w:val="24"/>
          <w:szCs w:val="24"/>
          <w:shd w:val="clear" w:color="auto" w:fill="FFFFFF"/>
          <w:lang w:val="fr-BE"/>
        </w:rPr>
        <w:t> parle en fait, au-delà de la simple expérience autobiographique de Du Bellay, de la vie en général. Pour Du Bellay, la vie est un trajet, un voyage. Il parle de ses sentiments personnels, mais, en même temps, il donne une leçon spirituelle, celle de la vie de l’âme à travers le grand voyage que tous les hommes connaissent. En cela, il est bien un humaniste. C'est le poème le plus célèbre de Du Bellay. Précurseur de la poésie moderne. Poème = étendard revendiquant une révolte contre l'impérialisme Romain.</w:t>
      </w:r>
    </w:p>
    <w:p w:rsidR="00F07E60" w:rsidRPr="00F07E60" w:rsidRDefault="00F07E60" w:rsidP="00F07E60">
      <w:pPr>
        <w:spacing w:after="0" w:line="240" w:lineRule="auto"/>
        <w:jc w:val="both"/>
        <w:rPr>
          <w:rFonts w:ascii="Times New Roman" w:eastAsia="Times New Roman" w:hAnsi="Times New Roman" w:cs="Times New Roman"/>
          <w:b/>
          <w:bCs/>
          <w:color w:val="104070"/>
          <w:sz w:val="27"/>
          <w:szCs w:val="27"/>
          <w:u w:val="single"/>
          <w:shd w:val="clear" w:color="auto" w:fill="FFFFFF"/>
          <w:lang w:val="fr-BE"/>
        </w:rPr>
      </w:pPr>
    </w:p>
    <w:sectPr w:rsidR="00F07E60" w:rsidRPr="00F07E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9B0E11"/>
    <w:multiLevelType w:val="multilevel"/>
    <w:tmpl w:val="AB42B1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60"/>
    <w:rsid w:val="005E56B4"/>
    <w:rsid w:val="00CE6220"/>
    <w:rsid w:val="00EF3D65"/>
    <w:rsid w:val="00F07E60"/>
    <w:rsid w:val="00F57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07E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07E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F07E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E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07E6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07E60"/>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F07E60"/>
  </w:style>
  <w:style w:type="paragraph" w:styleId="z-TopofForm">
    <w:name w:val="HTML Top of Form"/>
    <w:basedOn w:val="Normal"/>
    <w:next w:val="Normal"/>
    <w:link w:val="z-TopofFormChar"/>
    <w:hidden/>
    <w:uiPriority w:val="99"/>
    <w:semiHidden/>
    <w:unhideWhenUsed/>
    <w:rsid w:val="00F07E6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07E6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07E6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07E60"/>
    <w:rPr>
      <w:rFonts w:ascii="Arial" w:eastAsia="Times New Roman" w:hAnsi="Arial" w:cs="Arial"/>
      <w:vanish/>
      <w:sz w:val="16"/>
      <w:szCs w:val="16"/>
    </w:rPr>
  </w:style>
  <w:style w:type="character" w:styleId="Hyperlink">
    <w:name w:val="Hyperlink"/>
    <w:basedOn w:val="DefaultParagraphFont"/>
    <w:uiPriority w:val="99"/>
    <w:semiHidden/>
    <w:unhideWhenUsed/>
    <w:rsid w:val="00F07E60"/>
    <w:rPr>
      <w:color w:val="0000FF"/>
      <w:u w:val="single"/>
    </w:rPr>
  </w:style>
  <w:style w:type="character" w:styleId="Strong">
    <w:name w:val="Strong"/>
    <w:basedOn w:val="DefaultParagraphFont"/>
    <w:uiPriority w:val="22"/>
    <w:qFormat/>
    <w:rsid w:val="00F07E60"/>
    <w:rPr>
      <w:b/>
      <w:bCs/>
    </w:rPr>
  </w:style>
  <w:style w:type="paragraph" w:styleId="NormalWeb">
    <w:name w:val="Normal (Web)"/>
    <w:basedOn w:val="Normal"/>
    <w:uiPriority w:val="99"/>
    <w:semiHidden/>
    <w:unhideWhenUsed/>
    <w:rsid w:val="00F07E6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07E60"/>
    <w:rPr>
      <w:i/>
      <w:iCs/>
    </w:rPr>
  </w:style>
  <w:style w:type="paragraph" w:styleId="BalloonText">
    <w:name w:val="Balloon Text"/>
    <w:basedOn w:val="Normal"/>
    <w:link w:val="BalloonTextChar"/>
    <w:uiPriority w:val="99"/>
    <w:semiHidden/>
    <w:unhideWhenUsed/>
    <w:rsid w:val="00F07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E60"/>
    <w:rPr>
      <w:rFonts w:ascii="Tahoma" w:hAnsi="Tahoma" w:cs="Tahoma"/>
      <w:sz w:val="16"/>
      <w:szCs w:val="16"/>
    </w:rPr>
  </w:style>
  <w:style w:type="character" w:customStyle="1" w:styleId="apple-style-span">
    <w:name w:val="apple-style-span"/>
    <w:basedOn w:val="DefaultParagraphFont"/>
    <w:rsid w:val="00F07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07E6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07E6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F07E6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7E6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07E6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F07E60"/>
    <w:rPr>
      <w:rFonts w:ascii="Times New Roman" w:eastAsia="Times New Roman" w:hAnsi="Times New Roman" w:cs="Times New Roman"/>
      <w:b/>
      <w:bCs/>
      <w:sz w:val="24"/>
      <w:szCs w:val="24"/>
    </w:rPr>
  </w:style>
  <w:style w:type="character" w:customStyle="1" w:styleId="apple-converted-space">
    <w:name w:val="apple-converted-space"/>
    <w:basedOn w:val="DefaultParagraphFont"/>
    <w:rsid w:val="00F07E60"/>
  </w:style>
  <w:style w:type="paragraph" w:styleId="z-TopofForm">
    <w:name w:val="HTML Top of Form"/>
    <w:basedOn w:val="Normal"/>
    <w:next w:val="Normal"/>
    <w:link w:val="z-TopofFormChar"/>
    <w:hidden/>
    <w:uiPriority w:val="99"/>
    <w:semiHidden/>
    <w:unhideWhenUsed/>
    <w:rsid w:val="00F07E6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F07E6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07E6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F07E60"/>
    <w:rPr>
      <w:rFonts w:ascii="Arial" w:eastAsia="Times New Roman" w:hAnsi="Arial" w:cs="Arial"/>
      <w:vanish/>
      <w:sz w:val="16"/>
      <w:szCs w:val="16"/>
    </w:rPr>
  </w:style>
  <w:style w:type="character" w:styleId="Hyperlink">
    <w:name w:val="Hyperlink"/>
    <w:basedOn w:val="DefaultParagraphFont"/>
    <w:uiPriority w:val="99"/>
    <w:semiHidden/>
    <w:unhideWhenUsed/>
    <w:rsid w:val="00F07E60"/>
    <w:rPr>
      <w:color w:val="0000FF"/>
      <w:u w:val="single"/>
    </w:rPr>
  </w:style>
  <w:style w:type="character" w:styleId="Strong">
    <w:name w:val="Strong"/>
    <w:basedOn w:val="DefaultParagraphFont"/>
    <w:uiPriority w:val="22"/>
    <w:qFormat/>
    <w:rsid w:val="00F07E60"/>
    <w:rPr>
      <w:b/>
      <w:bCs/>
    </w:rPr>
  </w:style>
  <w:style w:type="paragraph" w:styleId="NormalWeb">
    <w:name w:val="Normal (Web)"/>
    <w:basedOn w:val="Normal"/>
    <w:uiPriority w:val="99"/>
    <w:semiHidden/>
    <w:unhideWhenUsed/>
    <w:rsid w:val="00F07E6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07E60"/>
    <w:rPr>
      <w:i/>
      <w:iCs/>
    </w:rPr>
  </w:style>
  <w:style w:type="paragraph" w:styleId="BalloonText">
    <w:name w:val="Balloon Text"/>
    <w:basedOn w:val="Normal"/>
    <w:link w:val="BalloonTextChar"/>
    <w:uiPriority w:val="99"/>
    <w:semiHidden/>
    <w:unhideWhenUsed/>
    <w:rsid w:val="00F07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E60"/>
    <w:rPr>
      <w:rFonts w:ascii="Tahoma" w:hAnsi="Tahoma" w:cs="Tahoma"/>
      <w:sz w:val="16"/>
      <w:szCs w:val="16"/>
    </w:rPr>
  </w:style>
  <w:style w:type="character" w:customStyle="1" w:styleId="apple-style-span">
    <w:name w:val="apple-style-span"/>
    <w:basedOn w:val="DefaultParagraphFont"/>
    <w:rsid w:val="00F07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162018">
      <w:bodyDiv w:val="1"/>
      <w:marLeft w:val="0"/>
      <w:marRight w:val="0"/>
      <w:marTop w:val="0"/>
      <w:marBottom w:val="0"/>
      <w:divBdr>
        <w:top w:val="none" w:sz="0" w:space="0" w:color="auto"/>
        <w:left w:val="none" w:sz="0" w:space="0" w:color="auto"/>
        <w:bottom w:val="none" w:sz="0" w:space="0" w:color="auto"/>
        <w:right w:val="none" w:sz="0" w:space="0" w:color="auto"/>
      </w:divBdr>
      <w:divsChild>
        <w:div w:id="951321103">
          <w:marLeft w:val="150"/>
          <w:marRight w:val="150"/>
          <w:marTop w:val="225"/>
          <w:marBottom w:val="150"/>
          <w:divBdr>
            <w:top w:val="none" w:sz="0" w:space="0" w:color="auto"/>
            <w:left w:val="none" w:sz="0" w:space="0" w:color="auto"/>
            <w:bottom w:val="none" w:sz="0" w:space="0" w:color="auto"/>
            <w:right w:val="none" w:sz="0" w:space="0" w:color="auto"/>
          </w:divBdr>
          <w:divsChild>
            <w:div w:id="1895388511">
              <w:marLeft w:val="0"/>
              <w:marRight w:val="0"/>
              <w:marTop w:val="0"/>
              <w:marBottom w:val="0"/>
              <w:divBdr>
                <w:top w:val="none" w:sz="0" w:space="0" w:color="auto"/>
                <w:left w:val="none" w:sz="0" w:space="0" w:color="auto"/>
                <w:bottom w:val="none" w:sz="0" w:space="0" w:color="auto"/>
                <w:right w:val="none" w:sz="0" w:space="0" w:color="auto"/>
              </w:divBdr>
            </w:div>
          </w:divsChild>
        </w:div>
        <w:div w:id="680162434">
          <w:marLeft w:val="3150"/>
          <w:marRight w:val="0"/>
          <w:marTop w:val="0"/>
          <w:marBottom w:val="0"/>
          <w:divBdr>
            <w:top w:val="none" w:sz="0" w:space="0" w:color="auto"/>
            <w:left w:val="none" w:sz="0" w:space="0" w:color="auto"/>
            <w:bottom w:val="none" w:sz="0" w:space="0" w:color="auto"/>
            <w:right w:val="none" w:sz="0" w:space="0" w:color="auto"/>
          </w:divBdr>
          <w:divsChild>
            <w:div w:id="603849205">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0954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bacdefrancais.net/figure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1022</Words>
  <Characters>5829</Characters>
  <Application>Microsoft Office Word</Application>
  <DocSecurity>0</DocSecurity>
  <Lines>48</Lines>
  <Paragraphs>13</Paragraphs>
  <ScaleCrop>false</ScaleCrop>
  <Company>Amity Regional School District</Company>
  <LinksUpToDate>false</LinksUpToDate>
  <CharactersWithSpaces>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Amity</dc:creator>
  <cp:keywords/>
  <dc:description/>
  <cp:lastModifiedBy>Amity</cp:lastModifiedBy>
  <cp:revision>1</cp:revision>
  <dcterms:created xsi:type="dcterms:W3CDTF">2011-10-03T17:07:00Z</dcterms:created>
  <dcterms:modified xsi:type="dcterms:W3CDTF">2011-10-03T17:11:00Z</dcterms:modified>
</cp:coreProperties>
</file>